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8DAA0D">
      <w:pPr>
        <w:spacing w:line="400" w:lineRule="exact"/>
        <w:rPr>
          <w:rFonts w:hint="eastAsia" w:ascii="楷体" w:hAnsi="楷体" w:eastAsia="楷体"/>
          <w:b/>
          <w:sz w:val="28"/>
          <w:szCs w:val="28"/>
        </w:rPr>
      </w:pPr>
      <w:r>
        <w:rPr>
          <w:rFonts w:hint="eastAsia" w:ascii="楷体" w:hAnsi="楷体" w:eastAsia="楷体"/>
          <w:b/>
          <w:sz w:val="28"/>
          <w:szCs w:val="28"/>
        </w:rPr>
        <w:t xml:space="preserve">附件一：       </w:t>
      </w:r>
    </w:p>
    <w:p w14:paraId="6702A931">
      <w:pPr>
        <w:spacing w:line="720" w:lineRule="exact"/>
        <w:jc w:val="center"/>
        <w:rPr>
          <w:rFonts w:hint="eastAsia" w:ascii="方正小标宋简体" w:hAnsi="黑体" w:eastAsia="方正小标宋简体"/>
          <w:b/>
          <w:bCs/>
          <w:sz w:val="44"/>
          <w:szCs w:val="44"/>
        </w:rPr>
      </w:pPr>
      <w:r>
        <w:rPr>
          <w:rFonts w:hint="eastAsia" w:ascii="方正小标宋简体" w:hAnsi="黑体" w:eastAsia="方正小标宋简体"/>
          <w:b/>
          <w:bCs/>
          <w:sz w:val="44"/>
          <w:szCs w:val="44"/>
        </w:rPr>
        <w:t>2024年山东省高校治理</w:t>
      </w:r>
      <w:r>
        <w:rPr>
          <w:rFonts w:hint="eastAsia" w:ascii="方正小标宋简体" w:hAnsi="黑体" w:eastAsia="方正小标宋简体"/>
          <w:b/>
          <w:bCs/>
          <w:sz w:val="44"/>
          <w:szCs w:val="44"/>
          <w:lang w:val="en-US" w:eastAsia="zh-CN"/>
        </w:rPr>
        <w:t>专项</w:t>
      </w:r>
      <w:r>
        <w:rPr>
          <w:rFonts w:hint="eastAsia" w:ascii="方正小标宋简体" w:hAnsi="黑体" w:eastAsia="方正小标宋简体"/>
          <w:b/>
          <w:bCs/>
          <w:sz w:val="44"/>
          <w:szCs w:val="44"/>
        </w:rPr>
        <w:t>课题申报办法</w:t>
      </w:r>
    </w:p>
    <w:p w14:paraId="5D3AC3DE">
      <w:pPr>
        <w:spacing w:line="56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</w:p>
    <w:p w14:paraId="16E4F18E">
      <w:pPr>
        <w:spacing w:line="56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一、申报对象</w:t>
      </w:r>
    </w:p>
    <w:p w14:paraId="10E5DE6D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课题申报对象为各有关高等院校（含应用型本科及职业院校）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研究人员</w:t>
      </w:r>
      <w:r>
        <w:rPr>
          <w:rFonts w:hint="eastAsia" w:ascii="仿宋_GB2312" w:eastAsia="仿宋_GB2312"/>
          <w:sz w:val="32"/>
          <w:szCs w:val="32"/>
        </w:rPr>
        <w:t>。</w:t>
      </w:r>
    </w:p>
    <w:p w14:paraId="1FC18FF2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本次立项设重大课题、重点课题和一般课题三类,重大课题拟立项5项，重点课题拟立项20项，一般课题拟立项50项。实际立项数以最终评审结果为准。</w:t>
      </w:r>
    </w:p>
    <w:p w14:paraId="2C294539">
      <w:pPr>
        <w:spacing w:line="56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二、申报人条件</w:t>
      </w:r>
    </w:p>
    <w:p w14:paraId="09478799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1.课题申报人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原则上</w:t>
      </w:r>
      <w:r>
        <w:rPr>
          <w:rFonts w:hint="eastAsia" w:ascii="仿宋_GB2312" w:eastAsia="仿宋_GB2312"/>
          <w:sz w:val="32"/>
          <w:szCs w:val="32"/>
        </w:rPr>
        <w:t>须具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有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副高级</w:t>
      </w:r>
      <w:r>
        <w:rPr>
          <w:rFonts w:hint="eastAsia" w:ascii="仿宋_GB2312" w:eastAsia="仿宋_GB2312"/>
          <w:sz w:val="32"/>
          <w:szCs w:val="32"/>
        </w:rPr>
        <w:t>及以上职称；</w:t>
      </w:r>
    </w:p>
    <w:p w14:paraId="27338006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2.能承担具体研究任务，并具有一定的组织实施能力；</w:t>
      </w:r>
    </w:p>
    <w:p w14:paraId="30112DCE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3.所在单位有较雄厚的科研资源和研究基础，具有开展研究工作的</w:t>
      </w:r>
      <w:r>
        <w:rPr>
          <w:rFonts w:hint="eastAsia" w:ascii="仿宋_GB2312" w:eastAsia="仿宋_GB2312"/>
          <w:sz w:val="32"/>
          <w:szCs w:val="32"/>
          <w:lang w:eastAsia="zh-CN"/>
        </w:rPr>
        <w:t>研究团队、研究能力、研究条件和资源保障，确保课题能够按时、高质量地完成。</w:t>
      </w:r>
      <w:r>
        <w:rPr>
          <w:rFonts w:hint="eastAsia" w:ascii="仿宋_GB2312" w:eastAsia="仿宋_GB2312"/>
          <w:sz w:val="32"/>
          <w:szCs w:val="32"/>
        </w:rPr>
        <w:t>；</w:t>
      </w:r>
    </w:p>
    <w:p w14:paraId="0A729438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4.每个课题限报1名负责人；</w:t>
      </w:r>
    </w:p>
    <w:p w14:paraId="49AA88B8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5.每位负责人只能承担1个课题；</w:t>
      </w:r>
    </w:p>
    <w:p w14:paraId="7294FA43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6.每个单位申报课题限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项。</w:t>
      </w:r>
    </w:p>
    <w:p w14:paraId="1EFB72A1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7.每个课题的成员应控制在5-8人之间。</w:t>
      </w:r>
    </w:p>
    <w:p w14:paraId="5348A933">
      <w:pPr>
        <w:spacing w:line="560" w:lineRule="exact"/>
        <w:ind w:firstLine="640" w:firstLineChars="200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8.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鉴于本年度专项课题的特点，以及对重大、重点课题成果的应用、推广等更高的预期，今年</w:t>
      </w:r>
      <w:r>
        <w:rPr>
          <w:rFonts w:hint="eastAsia" w:ascii="仿宋_GB2312" w:eastAsia="仿宋_GB2312"/>
          <w:sz w:val="32"/>
          <w:szCs w:val="32"/>
        </w:rPr>
        <w:t>重大课题的申报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原则上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要求</w:t>
      </w:r>
      <w:r>
        <w:rPr>
          <w:rFonts w:hint="eastAsia" w:ascii="仿宋_GB2312" w:eastAsia="仿宋_GB2312"/>
          <w:sz w:val="32"/>
          <w:szCs w:val="32"/>
        </w:rPr>
        <w:t>全省普通本科高校和高等职业院校的校级领导牵头；重点课题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原则上仅</w:t>
      </w:r>
      <w:r>
        <w:rPr>
          <w:rFonts w:hint="eastAsia" w:ascii="仿宋_GB2312" w:eastAsia="仿宋_GB2312"/>
          <w:sz w:val="32"/>
          <w:szCs w:val="32"/>
        </w:rPr>
        <w:t>面向普通本科高校和高等职业院校的校级领导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和</w:t>
      </w:r>
      <w:r>
        <w:rPr>
          <w:rFonts w:hint="eastAsia" w:ascii="仿宋_GB2312" w:eastAsia="仿宋_GB2312"/>
          <w:sz w:val="32"/>
          <w:szCs w:val="32"/>
        </w:rPr>
        <w:t>职能处室负责人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color w:val="auto"/>
          <w:sz w:val="32"/>
          <w:szCs w:val="32"/>
        </w:rPr>
        <w:t>一般课题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不设定其他限定性要求</w:t>
      </w:r>
      <w:r>
        <w:rPr>
          <w:rFonts w:hint="eastAsia" w:ascii="仿宋_GB2312" w:eastAsia="仿宋_GB2312"/>
          <w:color w:val="auto"/>
          <w:sz w:val="32"/>
          <w:szCs w:val="32"/>
        </w:rPr>
        <w:t>。</w:t>
      </w:r>
    </w:p>
    <w:p w14:paraId="0B0442F6">
      <w:pPr>
        <w:spacing w:line="560" w:lineRule="exact"/>
        <w:ind w:firstLine="640" w:firstLineChars="200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9.课题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应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通过所在单位申报。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不接受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个人申报。</w:t>
      </w:r>
    </w:p>
    <w:p w14:paraId="3A19B1F5">
      <w:pPr>
        <w:spacing w:line="560" w:lineRule="exact"/>
        <w:ind w:firstLine="640" w:firstLineChars="200"/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三、选题要求</w:t>
      </w:r>
    </w:p>
    <w:p w14:paraId="3A15FAAD">
      <w:pPr>
        <w:spacing w:line="560" w:lineRule="exact"/>
        <w:ind w:firstLine="640" w:firstLineChars="200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1.选题以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《2024年山东省高校治理专项课题指南》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为主要依据。</w:t>
      </w:r>
    </w:p>
    <w:p w14:paraId="1378BEAD">
      <w:pPr>
        <w:spacing w:line="560" w:lineRule="exact"/>
        <w:ind w:firstLine="640" w:firstLineChars="200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2.所有选题都应具有明确的研究目标、研究内容和研究重点。选题文字表述要简明、科学、严谨、规范，一般不加副标题。</w:t>
      </w:r>
    </w:p>
    <w:p w14:paraId="29805748">
      <w:pPr>
        <w:spacing w:line="560" w:lineRule="exact"/>
        <w:ind w:firstLine="640" w:firstLineChars="200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四、申报程序</w:t>
      </w:r>
    </w:p>
    <w:p w14:paraId="75CE077F">
      <w:pPr>
        <w:spacing w:line="560" w:lineRule="exact"/>
        <w:ind w:firstLine="640" w:firstLineChars="200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1.课题申报人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要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紧紧围绕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《2024年山东省高校治理专项课题指南》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范围确定课题名称，落实科研资源和研究经费。</w:t>
      </w:r>
    </w:p>
    <w:p w14:paraId="1CF7CF1A">
      <w:pPr>
        <w:spacing w:line="560" w:lineRule="exact"/>
        <w:ind w:firstLine="640" w:firstLineChars="200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2.课题立项申报表由课题负责人填写，一式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份，A4纸打印，并由所在单位盖章后连同佐证材料一起寄送到秘书处（地址：济南市高新区舜华路2000号舜泰广场B5B号楼6层，联系人：王济胜，电话：18611228017）。同时将电子稿发送至邮箱：wjs1230@126.com所有材料经单位职能部门审核后统一报送。</w:t>
      </w:r>
    </w:p>
    <w:p w14:paraId="76515B3B">
      <w:pPr>
        <w:spacing w:line="560" w:lineRule="exact"/>
        <w:ind w:firstLine="640" w:firstLineChars="200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3．相关证明材料：课题主持人和主要参加人员近三年内主持省级及以上课题研究情况，与课题研究有关的获奖证书复印件，正式出版或发表的论著目录复印件（纸质稿一式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份，按序装订成册）。</w:t>
      </w:r>
    </w:p>
    <w:p w14:paraId="0A49E71F">
      <w:pPr>
        <w:spacing w:line="560" w:lineRule="exact"/>
        <w:ind w:firstLine="640" w:firstLineChars="200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4.山东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省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高等教育管理科学研究会聘请有关专家对申请立项课题进行评审，择优立项。</w:t>
      </w:r>
    </w:p>
    <w:p w14:paraId="19F10C42">
      <w:pPr>
        <w:spacing w:line="560" w:lineRule="exact"/>
        <w:ind w:firstLine="640" w:firstLineChars="200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5.批准立项的课题，山东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省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高等教育管理科学研究会将进行编号注册。</w:t>
      </w:r>
    </w:p>
    <w:p w14:paraId="00D4C86E">
      <w:pPr>
        <w:spacing w:line="560" w:lineRule="exact"/>
        <w:ind w:firstLine="640" w:firstLineChars="200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6.申报人收到批准立项的通知后，即可组织有关人员开题，并进入实质性研究。</w:t>
      </w:r>
    </w:p>
    <w:p w14:paraId="5D444CEE">
      <w:pPr>
        <w:spacing w:line="560" w:lineRule="exact"/>
        <w:ind w:firstLine="640" w:firstLineChars="200"/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五、</w:t>
      </w:r>
      <w:r>
        <w:rPr>
          <w:rFonts w:hint="eastAsia" w:ascii="黑体" w:hAnsi="黑体" w:eastAsia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申报</w:t>
      </w: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及研究时间</w:t>
      </w:r>
      <w:bookmarkStart w:id="0" w:name="_GoBack"/>
      <w:bookmarkEnd w:id="0"/>
    </w:p>
    <w:p w14:paraId="2868C4F2">
      <w:pPr>
        <w:spacing w:line="560" w:lineRule="exact"/>
        <w:ind w:firstLine="640" w:firstLineChars="200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1.课题研究立项申报时间自2024年</w:t>
      </w:r>
      <w:del w:id="0" w:author="宋新刚齐鲁师院" w:date="2024-09-18T11:37:47Z">
        <w:r>
          <w:rPr>
            <w:rFonts w:hint="default" w:ascii="仿宋_GB2312" w:eastAsia="仿宋_GB2312"/>
            <w:color w:val="000000" w:themeColor="text1"/>
            <w:sz w:val="32"/>
            <w:szCs w:val="32"/>
            <w:lang w:val="en-US"/>
            <w14:textFill>
              <w14:solidFill>
                <w14:schemeClr w14:val="tx1"/>
              </w14:solidFill>
            </w14:textFill>
          </w:rPr>
          <w:delText>7</w:delText>
        </w:r>
      </w:del>
      <w:ins w:id="1" w:author="宋新刚齐鲁师院" w:date="2024-09-18T11:37:47Z">
        <w:r>
          <w:rPr>
            <w:rFonts w:hint="eastAsia" w:ascii="仿宋_GB2312" w:eastAsia="仿宋_GB2312"/>
            <w:color w:val="000000" w:themeColor="text1"/>
            <w:sz w:val="32"/>
            <w:szCs w:val="32"/>
            <w:lang w:val="en-US" w:eastAsia="zh-CN"/>
            <w14:textFill>
              <w14:solidFill>
                <w14:schemeClr w14:val="tx1"/>
              </w14:solidFill>
            </w14:textFill>
          </w:rPr>
          <w:t>9</w:t>
        </w:r>
      </w:ins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del w:id="2" w:author="宋新刚齐鲁师院" w:date="2024-09-18T11:38:20Z">
        <w:r>
          <w:rPr>
            <w:rFonts w:hint="eastAsia" w:ascii="仿宋_GB2312" w:eastAsia="仿宋_GB2312"/>
            <w:color w:val="000000" w:themeColor="text1"/>
            <w:sz w:val="32"/>
            <w:szCs w:val="32"/>
            <w14:textFill>
              <w14:solidFill>
                <w14:schemeClr w14:val="tx1"/>
              </w14:solidFill>
            </w14:textFill>
          </w:rPr>
          <w:delText>2</w:delText>
        </w:r>
      </w:del>
      <w:ins w:id="3" w:author="宋新刚齐鲁师院" w:date="2024-09-18T11:38:21Z">
        <w:r>
          <w:rPr>
            <w:rFonts w:hint="eastAsia" w:ascii="仿宋_GB2312" w:eastAsia="仿宋_GB2312"/>
            <w:color w:val="000000" w:themeColor="text1"/>
            <w:sz w:val="32"/>
            <w:szCs w:val="32"/>
            <w:lang w:val="en-US" w:eastAsia="zh-CN"/>
            <w14:textFill>
              <w14:solidFill>
                <w14:schemeClr w14:val="tx1"/>
              </w14:solidFill>
            </w14:textFill>
          </w:rPr>
          <w:t>3</w:t>
        </w:r>
      </w:ins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0日至2024年</w:t>
      </w:r>
      <w:del w:id="4" w:author="宋新刚齐鲁师院" w:date="2024-09-18T11:38:28Z">
        <w:r>
          <w:rPr>
            <w:rFonts w:hint="eastAsia" w:ascii="仿宋_GB2312" w:eastAsia="仿宋_GB2312"/>
            <w:color w:val="000000" w:themeColor="text1"/>
            <w:sz w:val="32"/>
            <w:szCs w:val="32"/>
            <w14:textFill>
              <w14:solidFill>
                <w14:schemeClr w14:val="tx1"/>
              </w14:solidFill>
            </w14:textFill>
          </w:rPr>
          <w:delText>9</w:delText>
        </w:r>
      </w:del>
      <w:ins w:id="5" w:author="宋新刚齐鲁师院" w:date="2024-09-18T11:38:29Z">
        <w:r>
          <w:rPr>
            <w:rFonts w:hint="eastAsia" w:ascii="仿宋_GB2312" w:eastAsia="仿宋_GB2312"/>
            <w:color w:val="000000" w:themeColor="text1"/>
            <w:sz w:val="32"/>
            <w:szCs w:val="32"/>
            <w:lang w:val="en-US" w:eastAsia="zh-CN"/>
            <w14:textFill>
              <w14:solidFill>
                <w14:schemeClr w14:val="tx1"/>
              </w14:solidFill>
            </w14:textFill>
          </w:rPr>
          <w:t>1</w:t>
        </w:r>
      </w:ins>
      <w:ins w:id="6" w:author="宋新刚齐鲁师院" w:date="2024-09-18T11:38:30Z">
        <w:r>
          <w:rPr>
            <w:rFonts w:hint="eastAsia" w:ascii="仿宋_GB2312" w:eastAsia="仿宋_GB2312"/>
            <w:color w:val="000000" w:themeColor="text1"/>
            <w:sz w:val="32"/>
            <w:szCs w:val="32"/>
            <w:lang w:val="en-US" w:eastAsia="zh-CN"/>
            <w14:textFill>
              <w14:solidFill>
                <w14:schemeClr w14:val="tx1"/>
              </w14:solidFill>
            </w14:textFill>
          </w:rPr>
          <w:t>1</w:t>
        </w:r>
      </w:ins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del w:id="7" w:author="宋新刚齐鲁师院" w:date="2024-09-18T11:38:37Z">
        <w:r>
          <w:rPr>
            <w:rFonts w:hint="eastAsia" w:ascii="仿宋_GB2312" w:eastAsia="仿宋_GB2312"/>
            <w:color w:val="000000" w:themeColor="text1"/>
            <w:sz w:val="32"/>
            <w:szCs w:val="32"/>
            <w14:textFill>
              <w14:solidFill>
                <w14:schemeClr w14:val="tx1"/>
              </w14:solidFill>
            </w14:textFill>
          </w:rPr>
          <w:delText>2</w:delText>
        </w:r>
      </w:del>
      <w:ins w:id="8" w:author="宋新刚齐鲁师院" w:date="2024-09-18T11:38:38Z">
        <w:r>
          <w:rPr>
            <w:rFonts w:hint="eastAsia" w:ascii="仿宋_GB2312" w:eastAsia="仿宋_GB2312"/>
            <w:color w:val="000000" w:themeColor="text1"/>
            <w:sz w:val="32"/>
            <w:szCs w:val="32"/>
            <w:lang w:val="en-US" w:eastAsia="zh-CN"/>
            <w14:textFill>
              <w14:solidFill>
                <w14:schemeClr w14:val="tx1"/>
              </w14:solidFill>
            </w14:textFill>
          </w:rPr>
          <w:t>3</w:t>
        </w:r>
      </w:ins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0日，过期不再接受立项申请。</w:t>
      </w:r>
    </w:p>
    <w:p w14:paraId="7256B89E">
      <w:pPr>
        <w:spacing w:line="560" w:lineRule="exact"/>
        <w:ind w:firstLine="640" w:firstLineChars="200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2.课题研究时限为一年。</w:t>
      </w:r>
    </w:p>
    <w:p w14:paraId="2AA6AA42">
      <w:pPr>
        <w:spacing w:line="560" w:lineRule="exact"/>
        <w:ind w:firstLine="640" w:firstLineChars="200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3.请各有关院校认真组织、积极参与课题申报工作，并协助做好课题立项的初审工作。</w:t>
      </w:r>
    </w:p>
    <w:p w14:paraId="02CE8A15">
      <w:pPr>
        <w:spacing w:line="560" w:lineRule="exact"/>
        <w:ind w:firstLine="640" w:firstLineChars="200"/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六、课题研究成果的验收及评审</w:t>
      </w:r>
    </w:p>
    <w:p w14:paraId="4FD11E8E">
      <w:pPr>
        <w:spacing w:line="560" w:lineRule="exact"/>
        <w:ind w:firstLine="640" w:firstLineChars="200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1.课题研究成果应包括课题研究总报告、相关论文和实践案例等佐证材料。</w:t>
      </w:r>
    </w:p>
    <w:p w14:paraId="5E024F01">
      <w:pPr>
        <w:spacing w:line="560" w:lineRule="exact"/>
        <w:ind w:firstLine="640" w:firstLineChars="200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2.课题研究结题后，由研究会组织专家，对申请结题的课题进行验收，验收合格者由研究会公布结题名单并颁发结题证书。</w:t>
      </w:r>
    </w:p>
    <w:p w14:paraId="76C106E7">
      <w:pPr>
        <w:spacing w:line="560" w:lineRule="exact"/>
        <w:ind w:firstLine="640" w:firstLineChars="200"/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七、研究经费</w:t>
      </w:r>
    </w:p>
    <w:p w14:paraId="646F732D">
      <w:pPr>
        <w:spacing w:line="560" w:lineRule="exact"/>
        <w:ind w:firstLine="640" w:firstLineChars="200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1.立项课题，由山东亿维信息科技有限公司提供经费支持。其中重大课题每项资助30000元，重点课题每项资助10000元，一般课题每项资助3000元。课题负责人所在单位原则上按照不低于1:1的比例配套经费。</w:t>
      </w:r>
    </w:p>
    <w:p w14:paraId="521E9B59">
      <w:pPr>
        <w:spacing w:line="560" w:lineRule="exact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6560D900">
      <w:pPr>
        <w:widowControl/>
        <w:jc w:val="left"/>
        <w:rPr>
          <w:rFonts w:hint="eastAsia" w:ascii="宋体" w:hAnsi="宋体"/>
          <w:sz w:val="28"/>
          <w:szCs w:val="28"/>
        </w:rPr>
      </w:pPr>
    </w:p>
    <w:sectPr>
      <w:footerReference r:id="rId3" w:type="default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0C25271-C025-4394-9F3B-254D9FF6408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91A9ED13-BB52-44CD-A794-340D3FF39B6B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B21DF1D4-C6DC-4769-A79E-9C2CD8BD2B16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8EDFCAEB-046A-4C67-826E-7FE893072BF8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6985FE52-8D6E-4D6B-BAD9-11DB86022658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920BDEBA-23FE-42A7-AA19-A902173DC6E8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30023"/>
    </w:sdtPr>
    <w:sdtContent>
      <w:p w14:paraId="5E8E62A7">
        <w:pPr>
          <w:pStyle w:val="4"/>
          <w:jc w:val="center"/>
        </w:pPr>
        <w:r>
          <w:rPr>
            <w:lang w:val="zh-CN"/>
          </w:rPr>
          <w:fldChar w:fldCharType="begin"/>
        </w:r>
        <w:r>
          <w:rPr>
            <w:lang w:val="zh-CN"/>
          </w:rPr>
          <w:instrText xml:space="preserve"> PAGE   \* MERGEFORMAT </w:instrText>
        </w:r>
        <w:r>
          <w:rPr>
            <w:lang w:val="zh-CN"/>
          </w:rPr>
          <w:fldChar w:fldCharType="separate"/>
        </w:r>
        <w:r>
          <w:rPr>
            <w:lang w:val="zh-CN"/>
          </w:rPr>
          <w:t>4</w:t>
        </w:r>
        <w:r>
          <w:rPr>
            <w:lang w:val="zh-CN"/>
          </w:rPr>
          <w:fldChar w:fldCharType="end"/>
        </w:r>
      </w:p>
    </w:sdtContent>
  </w:sdt>
  <w:p w14:paraId="655D3C0E">
    <w:pPr>
      <w:pStyle w:val="4"/>
    </w:pPr>
  </w:p>
</w:ft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宋新刚齐鲁师院">
    <w15:presenceInfo w15:providerId="WPS Office" w15:userId="34738574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trackRevisions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FhNGRkNGQ2MjU1NDRmZTVjZjEzMDUwOGZhMTY2NmIifQ=="/>
  </w:docVars>
  <w:rsids>
    <w:rsidRoot w:val="00492D42"/>
    <w:rsid w:val="00001595"/>
    <w:rsid w:val="00001AB9"/>
    <w:rsid w:val="000033B1"/>
    <w:rsid w:val="00005D2B"/>
    <w:rsid w:val="000116A2"/>
    <w:rsid w:val="00014D25"/>
    <w:rsid w:val="00014EFF"/>
    <w:rsid w:val="00015332"/>
    <w:rsid w:val="00017F5B"/>
    <w:rsid w:val="00021DEE"/>
    <w:rsid w:val="00042151"/>
    <w:rsid w:val="00042308"/>
    <w:rsid w:val="00052026"/>
    <w:rsid w:val="00054322"/>
    <w:rsid w:val="00055060"/>
    <w:rsid w:val="00060CFD"/>
    <w:rsid w:val="00064CEF"/>
    <w:rsid w:val="00071602"/>
    <w:rsid w:val="00072D45"/>
    <w:rsid w:val="000741BE"/>
    <w:rsid w:val="000819C5"/>
    <w:rsid w:val="0008320A"/>
    <w:rsid w:val="000903CB"/>
    <w:rsid w:val="00093DA9"/>
    <w:rsid w:val="000949A4"/>
    <w:rsid w:val="00095759"/>
    <w:rsid w:val="00097109"/>
    <w:rsid w:val="000B5241"/>
    <w:rsid w:val="000C0EB8"/>
    <w:rsid w:val="000C2F5F"/>
    <w:rsid w:val="000C532A"/>
    <w:rsid w:val="000C7925"/>
    <w:rsid w:val="000D24A3"/>
    <w:rsid w:val="000D2782"/>
    <w:rsid w:val="000D5FDC"/>
    <w:rsid w:val="000D7E0E"/>
    <w:rsid w:val="000E1A56"/>
    <w:rsid w:val="000F3397"/>
    <w:rsid w:val="000F3C3F"/>
    <w:rsid w:val="000F668F"/>
    <w:rsid w:val="00102580"/>
    <w:rsid w:val="001036EF"/>
    <w:rsid w:val="00105D4F"/>
    <w:rsid w:val="001128B2"/>
    <w:rsid w:val="0011417D"/>
    <w:rsid w:val="00117182"/>
    <w:rsid w:val="00134104"/>
    <w:rsid w:val="001424D0"/>
    <w:rsid w:val="00144470"/>
    <w:rsid w:val="00144DF6"/>
    <w:rsid w:val="00146BE9"/>
    <w:rsid w:val="00151F59"/>
    <w:rsid w:val="00152571"/>
    <w:rsid w:val="00154048"/>
    <w:rsid w:val="001700FD"/>
    <w:rsid w:val="00174809"/>
    <w:rsid w:val="00177AB5"/>
    <w:rsid w:val="00180A4B"/>
    <w:rsid w:val="00182306"/>
    <w:rsid w:val="00191B7F"/>
    <w:rsid w:val="00192FE3"/>
    <w:rsid w:val="00193347"/>
    <w:rsid w:val="001A0B33"/>
    <w:rsid w:val="001B2946"/>
    <w:rsid w:val="001B45EB"/>
    <w:rsid w:val="001C1C56"/>
    <w:rsid w:val="001C3FFC"/>
    <w:rsid w:val="001C4080"/>
    <w:rsid w:val="001D02B2"/>
    <w:rsid w:val="001D1A91"/>
    <w:rsid w:val="001D2A20"/>
    <w:rsid w:val="001D7DBD"/>
    <w:rsid w:val="001E6D74"/>
    <w:rsid w:val="001E74C5"/>
    <w:rsid w:val="001F1449"/>
    <w:rsid w:val="001F37FD"/>
    <w:rsid w:val="0020068A"/>
    <w:rsid w:val="00200B26"/>
    <w:rsid w:val="00212BEA"/>
    <w:rsid w:val="002138AA"/>
    <w:rsid w:val="00217844"/>
    <w:rsid w:val="002279EF"/>
    <w:rsid w:val="00227C12"/>
    <w:rsid w:val="00242453"/>
    <w:rsid w:val="00242E83"/>
    <w:rsid w:val="002450E1"/>
    <w:rsid w:val="00255553"/>
    <w:rsid w:val="002560DE"/>
    <w:rsid w:val="00260902"/>
    <w:rsid w:val="00265B69"/>
    <w:rsid w:val="00267315"/>
    <w:rsid w:val="00271568"/>
    <w:rsid w:val="00272342"/>
    <w:rsid w:val="0027342B"/>
    <w:rsid w:val="002761A7"/>
    <w:rsid w:val="00276B1F"/>
    <w:rsid w:val="00287D16"/>
    <w:rsid w:val="00293564"/>
    <w:rsid w:val="00293BDD"/>
    <w:rsid w:val="002958E1"/>
    <w:rsid w:val="002B2DBC"/>
    <w:rsid w:val="002C3137"/>
    <w:rsid w:val="002C5690"/>
    <w:rsid w:val="002C6F39"/>
    <w:rsid w:val="002C7B1D"/>
    <w:rsid w:val="002C7DBE"/>
    <w:rsid w:val="002F09D0"/>
    <w:rsid w:val="002F17AC"/>
    <w:rsid w:val="002F1D56"/>
    <w:rsid w:val="002F24A9"/>
    <w:rsid w:val="00300824"/>
    <w:rsid w:val="00302D93"/>
    <w:rsid w:val="00303FE5"/>
    <w:rsid w:val="00306223"/>
    <w:rsid w:val="00306A7F"/>
    <w:rsid w:val="0031751C"/>
    <w:rsid w:val="0031784A"/>
    <w:rsid w:val="003205B1"/>
    <w:rsid w:val="00321831"/>
    <w:rsid w:val="00322591"/>
    <w:rsid w:val="003241BA"/>
    <w:rsid w:val="00324A0B"/>
    <w:rsid w:val="0032775D"/>
    <w:rsid w:val="00335709"/>
    <w:rsid w:val="003358E2"/>
    <w:rsid w:val="00342322"/>
    <w:rsid w:val="00342C73"/>
    <w:rsid w:val="0034613D"/>
    <w:rsid w:val="003462B8"/>
    <w:rsid w:val="00350705"/>
    <w:rsid w:val="00353C2B"/>
    <w:rsid w:val="003616DB"/>
    <w:rsid w:val="003619D3"/>
    <w:rsid w:val="00371BFA"/>
    <w:rsid w:val="0037570C"/>
    <w:rsid w:val="00380E1C"/>
    <w:rsid w:val="00387F1B"/>
    <w:rsid w:val="00395E1D"/>
    <w:rsid w:val="00396FEC"/>
    <w:rsid w:val="00397CBA"/>
    <w:rsid w:val="003A0577"/>
    <w:rsid w:val="003A54BE"/>
    <w:rsid w:val="003B2999"/>
    <w:rsid w:val="003C01D4"/>
    <w:rsid w:val="003C1BD9"/>
    <w:rsid w:val="003C504B"/>
    <w:rsid w:val="003D00CD"/>
    <w:rsid w:val="003D6372"/>
    <w:rsid w:val="003F0318"/>
    <w:rsid w:val="003F221B"/>
    <w:rsid w:val="003F2B53"/>
    <w:rsid w:val="003F447E"/>
    <w:rsid w:val="00400BE9"/>
    <w:rsid w:val="004013BD"/>
    <w:rsid w:val="004212AF"/>
    <w:rsid w:val="00423723"/>
    <w:rsid w:val="004275E7"/>
    <w:rsid w:val="00430055"/>
    <w:rsid w:val="00431187"/>
    <w:rsid w:val="004313FA"/>
    <w:rsid w:val="00431B95"/>
    <w:rsid w:val="00433133"/>
    <w:rsid w:val="004376E9"/>
    <w:rsid w:val="00451FEF"/>
    <w:rsid w:val="0045797F"/>
    <w:rsid w:val="004649EC"/>
    <w:rsid w:val="00465768"/>
    <w:rsid w:val="004669DF"/>
    <w:rsid w:val="0047118A"/>
    <w:rsid w:val="004712B6"/>
    <w:rsid w:val="004732F8"/>
    <w:rsid w:val="004738AD"/>
    <w:rsid w:val="0047591C"/>
    <w:rsid w:val="004775A4"/>
    <w:rsid w:val="004835CF"/>
    <w:rsid w:val="00490C20"/>
    <w:rsid w:val="00492D42"/>
    <w:rsid w:val="00494692"/>
    <w:rsid w:val="0049655F"/>
    <w:rsid w:val="004A000C"/>
    <w:rsid w:val="004A29A4"/>
    <w:rsid w:val="004A3881"/>
    <w:rsid w:val="004A700F"/>
    <w:rsid w:val="004A74C0"/>
    <w:rsid w:val="004B28C5"/>
    <w:rsid w:val="004B56F1"/>
    <w:rsid w:val="004C09EC"/>
    <w:rsid w:val="004C150C"/>
    <w:rsid w:val="004C6F35"/>
    <w:rsid w:val="004D1C8E"/>
    <w:rsid w:val="004D1CB2"/>
    <w:rsid w:val="004D2432"/>
    <w:rsid w:val="004D2CFA"/>
    <w:rsid w:val="004D6726"/>
    <w:rsid w:val="004E0C64"/>
    <w:rsid w:val="004E2FA7"/>
    <w:rsid w:val="004E6612"/>
    <w:rsid w:val="004E77F8"/>
    <w:rsid w:val="004F0FCE"/>
    <w:rsid w:val="004F367D"/>
    <w:rsid w:val="004F4492"/>
    <w:rsid w:val="004F4EFA"/>
    <w:rsid w:val="00500B0B"/>
    <w:rsid w:val="00504225"/>
    <w:rsid w:val="00506E67"/>
    <w:rsid w:val="005173ED"/>
    <w:rsid w:val="005223E3"/>
    <w:rsid w:val="00523F19"/>
    <w:rsid w:val="005249B7"/>
    <w:rsid w:val="00525C00"/>
    <w:rsid w:val="00532042"/>
    <w:rsid w:val="00532F49"/>
    <w:rsid w:val="00537925"/>
    <w:rsid w:val="005414E6"/>
    <w:rsid w:val="00546DE6"/>
    <w:rsid w:val="00551EB6"/>
    <w:rsid w:val="00564DEA"/>
    <w:rsid w:val="0056683C"/>
    <w:rsid w:val="0057283C"/>
    <w:rsid w:val="00575AEE"/>
    <w:rsid w:val="00575B72"/>
    <w:rsid w:val="00583199"/>
    <w:rsid w:val="0058367B"/>
    <w:rsid w:val="005930E7"/>
    <w:rsid w:val="00593845"/>
    <w:rsid w:val="0059413B"/>
    <w:rsid w:val="005A0B58"/>
    <w:rsid w:val="005A0CBF"/>
    <w:rsid w:val="005A4D7F"/>
    <w:rsid w:val="005B3564"/>
    <w:rsid w:val="005B41C8"/>
    <w:rsid w:val="005B5372"/>
    <w:rsid w:val="005B6BAE"/>
    <w:rsid w:val="005C438D"/>
    <w:rsid w:val="005C74FD"/>
    <w:rsid w:val="005C7CCB"/>
    <w:rsid w:val="005D0761"/>
    <w:rsid w:val="005D686E"/>
    <w:rsid w:val="005E27A5"/>
    <w:rsid w:val="005E3A23"/>
    <w:rsid w:val="005E4D36"/>
    <w:rsid w:val="005F0A7D"/>
    <w:rsid w:val="005F27F1"/>
    <w:rsid w:val="005F41F9"/>
    <w:rsid w:val="00600012"/>
    <w:rsid w:val="00601E5A"/>
    <w:rsid w:val="006062C7"/>
    <w:rsid w:val="00606BD0"/>
    <w:rsid w:val="0061066E"/>
    <w:rsid w:val="0061195F"/>
    <w:rsid w:val="00615D65"/>
    <w:rsid w:val="00617910"/>
    <w:rsid w:val="006262F9"/>
    <w:rsid w:val="006266AC"/>
    <w:rsid w:val="00636146"/>
    <w:rsid w:val="00641BFC"/>
    <w:rsid w:val="006427C8"/>
    <w:rsid w:val="00646062"/>
    <w:rsid w:val="00647C20"/>
    <w:rsid w:val="006511E6"/>
    <w:rsid w:val="006527DD"/>
    <w:rsid w:val="00652BA0"/>
    <w:rsid w:val="00653BB6"/>
    <w:rsid w:val="00660712"/>
    <w:rsid w:val="0066080B"/>
    <w:rsid w:val="00664E83"/>
    <w:rsid w:val="006656F0"/>
    <w:rsid w:val="00665FF4"/>
    <w:rsid w:val="0066752F"/>
    <w:rsid w:val="00677972"/>
    <w:rsid w:val="006820EB"/>
    <w:rsid w:val="00686267"/>
    <w:rsid w:val="00687E5A"/>
    <w:rsid w:val="00691CB5"/>
    <w:rsid w:val="006934CF"/>
    <w:rsid w:val="00693C23"/>
    <w:rsid w:val="006A08BC"/>
    <w:rsid w:val="006A1755"/>
    <w:rsid w:val="006A1BB6"/>
    <w:rsid w:val="006A3009"/>
    <w:rsid w:val="006A51F7"/>
    <w:rsid w:val="006A5363"/>
    <w:rsid w:val="006B1968"/>
    <w:rsid w:val="006B4E25"/>
    <w:rsid w:val="006B60FF"/>
    <w:rsid w:val="006B782E"/>
    <w:rsid w:val="006B7CF0"/>
    <w:rsid w:val="006C11E0"/>
    <w:rsid w:val="006C3E33"/>
    <w:rsid w:val="006C5BEF"/>
    <w:rsid w:val="006C618A"/>
    <w:rsid w:val="006C693F"/>
    <w:rsid w:val="006D2AA3"/>
    <w:rsid w:val="006E4BEE"/>
    <w:rsid w:val="006E75D5"/>
    <w:rsid w:val="006F5017"/>
    <w:rsid w:val="00700AB0"/>
    <w:rsid w:val="00703827"/>
    <w:rsid w:val="00707FE9"/>
    <w:rsid w:val="007158C9"/>
    <w:rsid w:val="00716452"/>
    <w:rsid w:val="0071761A"/>
    <w:rsid w:val="00722306"/>
    <w:rsid w:val="00734BB2"/>
    <w:rsid w:val="00737A12"/>
    <w:rsid w:val="007401AE"/>
    <w:rsid w:val="00743250"/>
    <w:rsid w:val="00745375"/>
    <w:rsid w:val="00747352"/>
    <w:rsid w:val="0075008C"/>
    <w:rsid w:val="00753F3E"/>
    <w:rsid w:val="00755E4B"/>
    <w:rsid w:val="00756A7C"/>
    <w:rsid w:val="00757EA0"/>
    <w:rsid w:val="007666A9"/>
    <w:rsid w:val="00766FD5"/>
    <w:rsid w:val="00770170"/>
    <w:rsid w:val="00772431"/>
    <w:rsid w:val="00774E35"/>
    <w:rsid w:val="00775903"/>
    <w:rsid w:val="007769CE"/>
    <w:rsid w:val="007805EF"/>
    <w:rsid w:val="0078308F"/>
    <w:rsid w:val="00783DC5"/>
    <w:rsid w:val="00785CD2"/>
    <w:rsid w:val="00792503"/>
    <w:rsid w:val="00796DFB"/>
    <w:rsid w:val="007A3BB5"/>
    <w:rsid w:val="007A531E"/>
    <w:rsid w:val="007B01AB"/>
    <w:rsid w:val="007B2800"/>
    <w:rsid w:val="007B6180"/>
    <w:rsid w:val="007B6D6F"/>
    <w:rsid w:val="007C24BC"/>
    <w:rsid w:val="007C2A74"/>
    <w:rsid w:val="007C437F"/>
    <w:rsid w:val="007C7554"/>
    <w:rsid w:val="007E2A93"/>
    <w:rsid w:val="007E6A05"/>
    <w:rsid w:val="007F5350"/>
    <w:rsid w:val="007F5C4B"/>
    <w:rsid w:val="007F7414"/>
    <w:rsid w:val="00802AB8"/>
    <w:rsid w:val="00803965"/>
    <w:rsid w:val="00804D68"/>
    <w:rsid w:val="00805743"/>
    <w:rsid w:val="00806FDB"/>
    <w:rsid w:val="00816CD3"/>
    <w:rsid w:val="00817E41"/>
    <w:rsid w:val="00821417"/>
    <w:rsid w:val="00825D2B"/>
    <w:rsid w:val="00826024"/>
    <w:rsid w:val="008263D1"/>
    <w:rsid w:val="008342D9"/>
    <w:rsid w:val="0083749F"/>
    <w:rsid w:val="008430A3"/>
    <w:rsid w:val="008452CF"/>
    <w:rsid w:val="00846FFE"/>
    <w:rsid w:val="00850F09"/>
    <w:rsid w:val="0085266B"/>
    <w:rsid w:val="008600C2"/>
    <w:rsid w:val="00860FF6"/>
    <w:rsid w:val="00863BEA"/>
    <w:rsid w:val="008672F3"/>
    <w:rsid w:val="0087040E"/>
    <w:rsid w:val="00872718"/>
    <w:rsid w:val="00872E51"/>
    <w:rsid w:val="00875D4F"/>
    <w:rsid w:val="00877589"/>
    <w:rsid w:val="00877C78"/>
    <w:rsid w:val="00877FB8"/>
    <w:rsid w:val="0088162F"/>
    <w:rsid w:val="008847CD"/>
    <w:rsid w:val="0088724B"/>
    <w:rsid w:val="0088799D"/>
    <w:rsid w:val="00891664"/>
    <w:rsid w:val="00895D34"/>
    <w:rsid w:val="00897AA5"/>
    <w:rsid w:val="008A1945"/>
    <w:rsid w:val="008B36A3"/>
    <w:rsid w:val="008B424F"/>
    <w:rsid w:val="008B5696"/>
    <w:rsid w:val="008C1850"/>
    <w:rsid w:val="008C30D9"/>
    <w:rsid w:val="008C77A5"/>
    <w:rsid w:val="008D05E2"/>
    <w:rsid w:val="008D27E0"/>
    <w:rsid w:val="008D3C76"/>
    <w:rsid w:val="008D528D"/>
    <w:rsid w:val="008D5380"/>
    <w:rsid w:val="008D6CA6"/>
    <w:rsid w:val="008E38F1"/>
    <w:rsid w:val="008E4EDE"/>
    <w:rsid w:val="008F0EEA"/>
    <w:rsid w:val="008F2B0D"/>
    <w:rsid w:val="00902F5F"/>
    <w:rsid w:val="0090449A"/>
    <w:rsid w:val="00904AC9"/>
    <w:rsid w:val="00906001"/>
    <w:rsid w:val="009065A8"/>
    <w:rsid w:val="00906AE1"/>
    <w:rsid w:val="00910EC4"/>
    <w:rsid w:val="009115E0"/>
    <w:rsid w:val="00915F83"/>
    <w:rsid w:val="00916363"/>
    <w:rsid w:val="00920842"/>
    <w:rsid w:val="0092255A"/>
    <w:rsid w:val="009429B1"/>
    <w:rsid w:val="00946455"/>
    <w:rsid w:val="0095677C"/>
    <w:rsid w:val="009572DE"/>
    <w:rsid w:val="00962DEA"/>
    <w:rsid w:val="009700FA"/>
    <w:rsid w:val="0097133D"/>
    <w:rsid w:val="009866E7"/>
    <w:rsid w:val="00992173"/>
    <w:rsid w:val="00992652"/>
    <w:rsid w:val="00994670"/>
    <w:rsid w:val="009A10AF"/>
    <w:rsid w:val="009A223C"/>
    <w:rsid w:val="009A4F18"/>
    <w:rsid w:val="009A6E5B"/>
    <w:rsid w:val="009A7518"/>
    <w:rsid w:val="009B12D9"/>
    <w:rsid w:val="009B42FE"/>
    <w:rsid w:val="009B52AF"/>
    <w:rsid w:val="009B7942"/>
    <w:rsid w:val="009C2BC1"/>
    <w:rsid w:val="009C4A98"/>
    <w:rsid w:val="009C6DC3"/>
    <w:rsid w:val="009C7897"/>
    <w:rsid w:val="009D32AD"/>
    <w:rsid w:val="009E05E5"/>
    <w:rsid w:val="009E4790"/>
    <w:rsid w:val="009F499A"/>
    <w:rsid w:val="009F6C23"/>
    <w:rsid w:val="009F7FB7"/>
    <w:rsid w:val="00A07299"/>
    <w:rsid w:val="00A20F1B"/>
    <w:rsid w:val="00A2282E"/>
    <w:rsid w:val="00A23F8B"/>
    <w:rsid w:val="00A27B26"/>
    <w:rsid w:val="00A42EBA"/>
    <w:rsid w:val="00A563DE"/>
    <w:rsid w:val="00A6779A"/>
    <w:rsid w:val="00A713B5"/>
    <w:rsid w:val="00A74108"/>
    <w:rsid w:val="00A745AA"/>
    <w:rsid w:val="00A74968"/>
    <w:rsid w:val="00A775B4"/>
    <w:rsid w:val="00A813B1"/>
    <w:rsid w:val="00A8507E"/>
    <w:rsid w:val="00A85D7D"/>
    <w:rsid w:val="00A85F5C"/>
    <w:rsid w:val="00A86534"/>
    <w:rsid w:val="00A87257"/>
    <w:rsid w:val="00A87E3E"/>
    <w:rsid w:val="00A93978"/>
    <w:rsid w:val="00AA076E"/>
    <w:rsid w:val="00AA240A"/>
    <w:rsid w:val="00AB52DE"/>
    <w:rsid w:val="00AB685C"/>
    <w:rsid w:val="00AB72DE"/>
    <w:rsid w:val="00AB7E32"/>
    <w:rsid w:val="00AD1A30"/>
    <w:rsid w:val="00AD34AE"/>
    <w:rsid w:val="00AD3618"/>
    <w:rsid w:val="00AD6C0F"/>
    <w:rsid w:val="00AE0FDB"/>
    <w:rsid w:val="00AE1367"/>
    <w:rsid w:val="00AE517F"/>
    <w:rsid w:val="00AE699F"/>
    <w:rsid w:val="00AE7AE9"/>
    <w:rsid w:val="00AF04E7"/>
    <w:rsid w:val="00AF1099"/>
    <w:rsid w:val="00AF2DEC"/>
    <w:rsid w:val="00AF69DD"/>
    <w:rsid w:val="00AF6A23"/>
    <w:rsid w:val="00AF7945"/>
    <w:rsid w:val="00B01333"/>
    <w:rsid w:val="00B01A61"/>
    <w:rsid w:val="00B026E6"/>
    <w:rsid w:val="00B02F96"/>
    <w:rsid w:val="00B03FEA"/>
    <w:rsid w:val="00B15671"/>
    <w:rsid w:val="00B1643C"/>
    <w:rsid w:val="00B205B3"/>
    <w:rsid w:val="00B21125"/>
    <w:rsid w:val="00B263FA"/>
    <w:rsid w:val="00B34605"/>
    <w:rsid w:val="00B363F8"/>
    <w:rsid w:val="00B36D01"/>
    <w:rsid w:val="00B40A2B"/>
    <w:rsid w:val="00B429D3"/>
    <w:rsid w:val="00B42DEC"/>
    <w:rsid w:val="00B5077A"/>
    <w:rsid w:val="00B51F15"/>
    <w:rsid w:val="00B56086"/>
    <w:rsid w:val="00B63098"/>
    <w:rsid w:val="00B64321"/>
    <w:rsid w:val="00B649C4"/>
    <w:rsid w:val="00B66482"/>
    <w:rsid w:val="00B7053D"/>
    <w:rsid w:val="00B727B4"/>
    <w:rsid w:val="00B75910"/>
    <w:rsid w:val="00B77F54"/>
    <w:rsid w:val="00B800B7"/>
    <w:rsid w:val="00B8141B"/>
    <w:rsid w:val="00B858B7"/>
    <w:rsid w:val="00BA04A3"/>
    <w:rsid w:val="00BA0670"/>
    <w:rsid w:val="00BA1018"/>
    <w:rsid w:val="00BA2374"/>
    <w:rsid w:val="00BA41E7"/>
    <w:rsid w:val="00BA4DBB"/>
    <w:rsid w:val="00BA7623"/>
    <w:rsid w:val="00BB2FA0"/>
    <w:rsid w:val="00BB5E46"/>
    <w:rsid w:val="00BB6F50"/>
    <w:rsid w:val="00BC488E"/>
    <w:rsid w:val="00BD0128"/>
    <w:rsid w:val="00BD15C5"/>
    <w:rsid w:val="00BD198A"/>
    <w:rsid w:val="00BD5232"/>
    <w:rsid w:val="00BE1712"/>
    <w:rsid w:val="00BE2648"/>
    <w:rsid w:val="00BF2D66"/>
    <w:rsid w:val="00BF4C29"/>
    <w:rsid w:val="00BF7627"/>
    <w:rsid w:val="00BF7CC4"/>
    <w:rsid w:val="00C045B0"/>
    <w:rsid w:val="00C06747"/>
    <w:rsid w:val="00C06B94"/>
    <w:rsid w:val="00C07F29"/>
    <w:rsid w:val="00C13232"/>
    <w:rsid w:val="00C138A3"/>
    <w:rsid w:val="00C14F45"/>
    <w:rsid w:val="00C20831"/>
    <w:rsid w:val="00C2566D"/>
    <w:rsid w:val="00C30CBB"/>
    <w:rsid w:val="00C32CD7"/>
    <w:rsid w:val="00C379F5"/>
    <w:rsid w:val="00C45ADF"/>
    <w:rsid w:val="00C512FC"/>
    <w:rsid w:val="00C54D7D"/>
    <w:rsid w:val="00C55FC7"/>
    <w:rsid w:val="00C6454E"/>
    <w:rsid w:val="00C66F49"/>
    <w:rsid w:val="00C66F87"/>
    <w:rsid w:val="00C70614"/>
    <w:rsid w:val="00C71DFD"/>
    <w:rsid w:val="00C73378"/>
    <w:rsid w:val="00C73857"/>
    <w:rsid w:val="00C7594C"/>
    <w:rsid w:val="00C77A20"/>
    <w:rsid w:val="00C808AE"/>
    <w:rsid w:val="00C931F9"/>
    <w:rsid w:val="00C9453A"/>
    <w:rsid w:val="00CA39D1"/>
    <w:rsid w:val="00CA52CF"/>
    <w:rsid w:val="00CA6474"/>
    <w:rsid w:val="00CA7CC9"/>
    <w:rsid w:val="00CB19FD"/>
    <w:rsid w:val="00CB5936"/>
    <w:rsid w:val="00CC19BE"/>
    <w:rsid w:val="00CC7444"/>
    <w:rsid w:val="00CD04E3"/>
    <w:rsid w:val="00CE0E5C"/>
    <w:rsid w:val="00CE2E70"/>
    <w:rsid w:val="00CE3F4D"/>
    <w:rsid w:val="00CE6A47"/>
    <w:rsid w:val="00CF46DA"/>
    <w:rsid w:val="00CF57F4"/>
    <w:rsid w:val="00D02262"/>
    <w:rsid w:val="00D05C8C"/>
    <w:rsid w:val="00D10AE2"/>
    <w:rsid w:val="00D2186E"/>
    <w:rsid w:val="00D307C8"/>
    <w:rsid w:val="00D32BF5"/>
    <w:rsid w:val="00D335B5"/>
    <w:rsid w:val="00D40044"/>
    <w:rsid w:val="00D41A11"/>
    <w:rsid w:val="00D4618A"/>
    <w:rsid w:val="00D4748A"/>
    <w:rsid w:val="00D53356"/>
    <w:rsid w:val="00D54244"/>
    <w:rsid w:val="00D5500B"/>
    <w:rsid w:val="00D55CD6"/>
    <w:rsid w:val="00D63470"/>
    <w:rsid w:val="00D639AA"/>
    <w:rsid w:val="00D63AAE"/>
    <w:rsid w:val="00D64753"/>
    <w:rsid w:val="00D66295"/>
    <w:rsid w:val="00D70D49"/>
    <w:rsid w:val="00D72D31"/>
    <w:rsid w:val="00D73906"/>
    <w:rsid w:val="00D82BD1"/>
    <w:rsid w:val="00D8608C"/>
    <w:rsid w:val="00D866BB"/>
    <w:rsid w:val="00D93F12"/>
    <w:rsid w:val="00D9471A"/>
    <w:rsid w:val="00D974D6"/>
    <w:rsid w:val="00DA0F76"/>
    <w:rsid w:val="00DA1809"/>
    <w:rsid w:val="00DA6C4C"/>
    <w:rsid w:val="00DB14EF"/>
    <w:rsid w:val="00DB17FD"/>
    <w:rsid w:val="00DB5BE4"/>
    <w:rsid w:val="00DB6F3C"/>
    <w:rsid w:val="00DE030C"/>
    <w:rsid w:val="00DE0E30"/>
    <w:rsid w:val="00DE3D94"/>
    <w:rsid w:val="00DE4C46"/>
    <w:rsid w:val="00DE78CB"/>
    <w:rsid w:val="00E0432E"/>
    <w:rsid w:val="00E04E65"/>
    <w:rsid w:val="00E07E30"/>
    <w:rsid w:val="00E26018"/>
    <w:rsid w:val="00E34BAB"/>
    <w:rsid w:val="00E4489E"/>
    <w:rsid w:val="00E463EE"/>
    <w:rsid w:val="00E4676F"/>
    <w:rsid w:val="00E47276"/>
    <w:rsid w:val="00E506A9"/>
    <w:rsid w:val="00E5296F"/>
    <w:rsid w:val="00E66660"/>
    <w:rsid w:val="00E707E6"/>
    <w:rsid w:val="00E708B8"/>
    <w:rsid w:val="00E711A0"/>
    <w:rsid w:val="00E71940"/>
    <w:rsid w:val="00E72EC3"/>
    <w:rsid w:val="00E7336A"/>
    <w:rsid w:val="00E738A5"/>
    <w:rsid w:val="00E8221B"/>
    <w:rsid w:val="00E837A1"/>
    <w:rsid w:val="00E84C93"/>
    <w:rsid w:val="00E8655C"/>
    <w:rsid w:val="00E872B1"/>
    <w:rsid w:val="00E92442"/>
    <w:rsid w:val="00E9393E"/>
    <w:rsid w:val="00E97B61"/>
    <w:rsid w:val="00EC4CF0"/>
    <w:rsid w:val="00ED2FD7"/>
    <w:rsid w:val="00ED349D"/>
    <w:rsid w:val="00ED3902"/>
    <w:rsid w:val="00ED76DC"/>
    <w:rsid w:val="00ED7B8C"/>
    <w:rsid w:val="00EE19AF"/>
    <w:rsid w:val="00EE3A08"/>
    <w:rsid w:val="00EE6EB0"/>
    <w:rsid w:val="00EF08E5"/>
    <w:rsid w:val="00EF14FF"/>
    <w:rsid w:val="00EF2BB4"/>
    <w:rsid w:val="00F03C99"/>
    <w:rsid w:val="00F05DE7"/>
    <w:rsid w:val="00F2095F"/>
    <w:rsid w:val="00F25EAC"/>
    <w:rsid w:val="00F30068"/>
    <w:rsid w:val="00F36B61"/>
    <w:rsid w:val="00F371D1"/>
    <w:rsid w:val="00F37C66"/>
    <w:rsid w:val="00F40D26"/>
    <w:rsid w:val="00F418C1"/>
    <w:rsid w:val="00F420A5"/>
    <w:rsid w:val="00F47DF6"/>
    <w:rsid w:val="00F507F9"/>
    <w:rsid w:val="00F50827"/>
    <w:rsid w:val="00F56392"/>
    <w:rsid w:val="00F57DCD"/>
    <w:rsid w:val="00F6074E"/>
    <w:rsid w:val="00F608D6"/>
    <w:rsid w:val="00F61C5E"/>
    <w:rsid w:val="00F64BFB"/>
    <w:rsid w:val="00F6532D"/>
    <w:rsid w:val="00F733A0"/>
    <w:rsid w:val="00F73482"/>
    <w:rsid w:val="00F818C9"/>
    <w:rsid w:val="00F90CB3"/>
    <w:rsid w:val="00F92EDB"/>
    <w:rsid w:val="00F94B5D"/>
    <w:rsid w:val="00F9616A"/>
    <w:rsid w:val="00F979F7"/>
    <w:rsid w:val="00FA1510"/>
    <w:rsid w:val="00FA398A"/>
    <w:rsid w:val="00FB2498"/>
    <w:rsid w:val="00FB65EA"/>
    <w:rsid w:val="00FC0F0A"/>
    <w:rsid w:val="00FC7DBC"/>
    <w:rsid w:val="00FD09EB"/>
    <w:rsid w:val="00FD664D"/>
    <w:rsid w:val="00FE4DAB"/>
    <w:rsid w:val="00FF1803"/>
    <w:rsid w:val="00FF1860"/>
    <w:rsid w:val="00FF18E8"/>
    <w:rsid w:val="00FF584A"/>
    <w:rsid w:val="069401B3"/>
    <w:rsid w:val="0992593B"/>
    <w:rsid w:val="0AF16F68"/>
    <w:rsid w:val="0BF73C28"/>
    <w:rsid w:val="0C924932"/>
    <w:rsid w:val="10CD441E"/>
    <w:rsid w:val="12C83245"/>
    <w:rsid w:val="14AC6D0F"/>
    <w:rsid w:val="15157F2B"/>
    <w:rsid w:val="168E3E75"/>
    <w:rsid w:val="16FD0446"/>
    <w:rsid w:val="19FA75E3"/>
    <w:rsid w:val="24D006AC"/>
    <w:rsid w:val="278E370B"/>
    <w:rsid w:val="284836A6"/>
    <w:rsid w:val="30B0516F"/>
    <w:rsid w:val="31C14BF8"/>
    <w:rsid w:val="369878C7"/>
    <w:rsid w:val="38927408"/>
    <w:rsid w:val="411522C2"/>
    <w:rsid w:val="4A4509B4"/>
    <w:rsid w:val="4A84704E"/>
    <w:rsid w:val="4FD45CE0"/>
    <w:rsid w:val="57FF1E6F"/>
    <w:rsid w:val="5C0F26FC"/>
    <w:rsid w:val="5D633440"/>
    <w:rsid w:val="63273E9D"/>
    <w:rsid w:val="6ACC64DC"/>
    <w:rsid w:val="6CD665E8"/>
    <w:rsid w:val="71D77978"/>
    <w:rsid w:val="7D9E3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qFormat/>
    <w:uiPriority w:val="99"/>
    <w:rPr>
      <w:b/>
      <w:bCs/>
    </w:rPr>
  </w:style>
  <w:style w:type="character" w:styleId="9">
    <w:name w:val="Hyperlink"/>
    <w:basedOn w:val="8"/>
    <w:qFormat/>
    <w:uiPriority w:val="0"/>
    <w:rPr>
      <w:color w:val="0000FF"/>
      <w:u w:val="none"/>
    </w:rPr>
  </w:style>
  <w:style w:type="character" w:styleId="10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1">
    <w:name w:val="页眉 字符"/>
    <w:basedOn w:val="8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字符"/>
    <w:basedOn w:val="8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未处理的提及1"/>
    <w:basedOn w:val="8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">
    <w:name w:val="批注文字 字符"/>
    <w:basedOn w:val="8"/>
    <w:link w:val="2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5">
    <w:name w:val="批注主题 字符"/>
    <w:basedOn w:val="14"/>
    <w:link w:val="6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16">
    <w:name w:val="批注框文本 字符"/>
    <w:basedOn w:val="8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7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1194</Words>
  <Characters>1280</Characters>
  <Lines>10</Lines>
  <Paragraphs>2</Paragraphs>
  <TotalTime>11</TotalTime>
  <ScaleCrop>false</ScaleCrop>
  <LinksUpToDate>false</LinksUpToDate>
  <CharactersWithSpaces>1287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2021-10-16T17:19:00Z</dcterms:created>
  <dc:creator>刘中仁</dc:creator>
  <cp:lastModifiedBy>宋新刚齐鲁师院</cp:lastModifiedBy>
  <dcterms:modified xsi:type="dcterms:W3CDTF">2024-09-18T03:38:45Z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9E31C12ECFBB4E408EB3353907138D83_13</vt:lpwstr>
  </property>
</Properties>
</file>